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F60508" w14:textId="77777777" w:rsidR="00FD285C" w:rsidRDefault="00FD285C">
      <w:pPr>
        <w:spacing w:before="8" w:line="110" w:lineRule="exact"/>
        <w:rPr>
          <w:sz w:val="11"/>
          <w:szCs w:val="11"/>
        </w:rPr>
      </w:pPr>
    </w:p>
    <w:p w14:paraId="072BF5A7" w14:textId="77777777" w:rsidR="00FD285C" w:rsidRDefault="00FD285C">
      <w:pPr>
        <w:spacing w:line="200" w:lineRule="exact"/>
        <w:rPr>
          <w:sz w:val="20"/>
          <w:szCs w:val="20"/>
        </w:rPr>
      </w:pPr>
    </w:p>
    <w:p w14:paraId="3C7BB0CE" w14:textId="77777777" w:rsidR="00FD285C" w:rsidRDefault="00FD285C">
      <w:pPr>
        <w:spacing w:line="200" w:lineRule="exact"/>
        <w:rPr>
          <w:sz w:val="20"/>
          <w:szCs w:val="20"/>
        </w:rPr>
        <w:sectPr w:rsidR="00FD285C">
          <w:type w:val="continuous"/>
          <w:pgSz w:w="12240" w:h="15840"/>
          <w:pgMar w:top="1020" w:right="1100" w:bottom="280" w:left="900" w:header="720" w:footer="720" w:gutter="0"/>
          <w:cols w:space="720"/>
        </w:sectPr>
      </w:pPr>
    </w:p>
    <w:p w14:paraId="703A9DF5" w14:textId="77777777" w:rsidR="00FD285C" w:rsidRDefault="00F32BB8">
      <w:pPr>
        <w:spacing w:before="72"/>
        <w:ind w:left="156"/>
        <w:rPr>
          <w:rFonts w:ascii="Times New Roman" w:eastAsia="Times New Roman" w:hAnsi="Times New Roman" w:cs="Times New Roman"/>
        </w:rPr>
      </w:pPr>
      <w:r>
        <w:pict w14:anchorId="2A5EB1F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50.7pt;margin-top:-10.7pt;width:125.4pt;height:108.8pt;z-index:-251658752;mso-position-horizontal-relative:page">
            <v:imagedata r:id="rId4" o:title=""/>
            <w10:wrap anchorx="page"/>
          </v:shape>
        </w:pict>
      </w:r>
      <w:r w:rsidR="00D24358">
        <w:rPr>
          <w:rFonts w:ascii="Times New Roman" w:eastAsia="Times New Roman" w:hAnsi="Times New Roman" w:cs="Times New Roman"/>
          <w:b/>
          <w:bCs/>
          <w:spacing w:val="-1"/>
        </w:rPr>
        <w:t>E</w:t>
      </w:r>
      <w:r w:rsidR="00D24358">
        <w:rPr>
          <w:rFonts w:ascii="Times New Roman" w:eastAsia="Times New Roman" w:hAnsi="Times New Roman" w:cs="Times New Roman"/>
          <w:b/>
          <w:bCs/>
          <w:spacing w:val="-2"/>
        </w:rPr>
        <w:t>NG</w:t>
      </w:r>
      <w:r w:rsidR="00D24358">
        <w:rPr>
          <w:rFonts w:ascii="Times New Roman" w:eastAsia="Times New Roman" w:hAnsi="Times New Roman" w:cs="Times New Roman"/>
          <w:b/>
          <w:bCs/>
        </w:rPr>
        <w:t>IN</w:t>
      </w:r>
      <w:r w:rsidR="00D24358">
        <w:rPr>
          <w:rFonts w:ascii="Times New Roman" w:eastAsia="Times New Roman" w:hAnsi="Times New Roman" w:cs="Times New Roman"/>
          <w:b/>
          <w:bCs/>
          <w:spacing w:val="-2"/>
        </w:rPr>
        <w:t>E</w:t>
      </w:r>
      <w:r w:rsidR="00D24358">
        <w:rPr>
          <w:rFonts w:ascii="Times New Roman" w:eastAsia="Times New Roman" w:hAnsi="Times New Roman" w:cs="Times New Roman"/>
          <w:b/>
          <w:bCs/>
          <w:spacing w:val="-1"/>
        </w:rPr>
        <w:t>E</w:t>
      </w:r>
      <w:r w:rsidR="00D24358">
        <w:rPr>
          <w:rFonts w:ascii="Times New Roman" w:eastAsia="Times New Roman" w:hAnsi="Times New Roman" w:cs="Times New Roman"/>
          <w:b/>
          <w:bCs/>
          <w:spacing w:val="-2"/>
        </w:rPr>
        <w:t>R</w:t>
      </w:r>
      <w:r w:rsidR="00D24358">
        <w:rPr>
          <w:rFonts w:ascii="Times New Roman" w:eastAsia="Times New Roman" w:hAnsi="Times New Roman" w:cs="Times New Roman"/>
          <w:b/>
          <w:bCs/>
        </w:rPr>
        <w:t>ING</w:t>
      </w:r>
      <w:r w:rsidR="00D24358">
        <w:rPr>
          <w:rFonts w:ascii="Times New Roman" w:eastAsia="Times New Roman" w:hAnsi="Times New Roman" w:cs="Times New Roman"/>
          <w:b/>
          <w:bCs/>
          <w:spacing w:val="-2"/>
        </w:rPr>
        <w:t xml:space="preserve"> D</w:t>
      </w:r>
      <w:r w:rsidR="00D24358">
        <w:rPr>
          <w:rFonts w:ascii="Times New Roman" w:eastAsia="Times New Roman" w:hAnsi="Times New Roman" w:cs="Times New Roman"/>
          <w:b/>
          <w:bCs/>
          <w:spacing w:val="-1"/>
        </w:rPr>
        <w:t>E</w:t>
      </w:r>
      <w:r w:rsidR="00D24358">
        <w:rPr>
          <w:rFonts w:ascii="Times New Roman" w:eastAsia="Times New Roman" w:hAnsi="Times New Roman" w:cs="Times New Roman"/>
          <w:b/>
          <w:bCs/>
          <w:spacing w:val="1"/>
        </w:rPr>
        <w:t>P</w:t>
      </w:r>
      <w:r w:rsidR="00D24358">
        <w:rPr>
          <w:rFonts w:ascii="Times New Roman" w:eastAsia="Times New Roman" w:hAnsi="Times New Roman" w:cs="Times New Roman"/>
          <w:b/>
          <w:bCs/>
          <w:spacing w:val="-2"/>
        </w:rPr>
        <w:t>AR</w:t>
      </w:r>
      <w:r w:rsidR="00D24358">
        <w:rPr>
          <w:rFonts w:ascii="Times New Roman" w:eastAsia="Times New Roman" w:hAnsi="Times New Roman" w:cs="Times New Roman"/>
          <w:b/>
          <w:bCs/>
          <w:spacing w:val="-1"/>
        </w:rPr>
        <w:t>T</w:t>
      </w:r>
      <w:r w:rsidR="00D24358">
        <w:rPr>
          <w:rFonts w:ascii="Times New Roman" w:eastAsia="Times New Roman" w:hAnsi="Times New Roman" w:cs="Times New Roman"/>
          <w:b/>
          <w:bCs/>
        </w:rPr>
        <w:t>ME</w:t>
      </w:r>
      <w:r w:rsidR="00D24358">
        <w:rPr>
          <w:rFonts w:ascii="Times New Roman" w:eastAsia="Times New Roman" w:hAnsi="Times New Roman" w:cs="Times New Roman"/>
          <w:b/>
          <w:bCs/>
          <w:spacing w:val="-2"/>
        </w:rPr>
        <w:t>N</w:t>
      </w:r>
      <w:r w:rsidR="00D24358">
        <w:rPr>
          <w:rFonts w:ascii="Times New Roman" w:eastAsia="Times New Roman" w:hAnsi="Times New Roman" w:cs="Times New Roman"/>
          <w:b/>
          <w:bCs/>
        </w:rPr>
        <w:t>T</w:t>
      </w:r>
    </w:p>
    <w:p w14:paraId="13CAB904" w14:textId="77777777" w:rsidR="00FD285C" w:rsidRDefault="00D24358">
      <w:pPr>
        <w:spacing w:before="3" w:line="100" w:lineRule="exact"/>
        <w:rPr>
          <w:sz w:val="10"/>
          <w:szCs w:val="10"/>
        </w:rPr>
      </w:pPr>
      <w:r>
        <w:br w:type="column"/>
      </w:r>
    </w:p>
    <w:p w14:paraId="63288F6A" w14:textId="77777777" w:rsidR="00FD285C" w:rsidRDefault="00D24358">
      <w:pPr>
        <w:pStyle w:val="BodyText"/>
        <w:ind w:left="156"/>
      </w:pPr>
      <w:r>
        <w:rPr>
          <w:spacing w:val="1"/>
        </w:rPr>
        <w:t>Po</w:t>
      </w:r>
      <w:r>
        <w:rPr>
          <w:spacing w:val="-1"/>
        </w:rPr>
        <w:t>s</w:t>
      </w:r>
      <w:r>
        <w:t>t</w:t>
      </w:r>
      <w:r>
        <w:rPr>
          <w:spacing w:val="-6"/>
        </w:rPr>
        <w:t xml:space="preserve"> </w:t>
      </w:r>
      <w:r>
        <w:t>O</w:t>
      </w:r>
      <w:r>
        <w:rPr>
          <w:spacing w:val="-2"/>
        </w:rPr>
        <w:t>ff</w:t>
      </w:r>
      <w:r>
        <w:t>ice</w:t>
      </w:r>
      <w:r>
        <w:rPr>
          <w:spacing w:val="-5"/>
        </w:rPr>
        <w:t xml:space="preserve"> </w:t>
      </w:r>
      <w:r>
        <w:rPr>
          <w:spacing w:val="1"/>
        </w:rPr>
        <w:t>Bo</w:t>
      </w:r>
      <w:r>
        <w:t>x</w:t>
      </w:r>
      <w:r>
        <w:rPr>
          <w:spacing w:val="-6"/>
        </w:rPr>
        <w:t xml:space="preserve"> </w:t>
      </w:r>
      <w:r>
        <w:rPr>
          <w:spacing w:val="1"/>
        </w:rPr>
        <w:t>42</w:t>
      </w:r>
      <w:r>
        <w:t>9</w:t>
      </w:r>
    </w:p>
    <w:p w14:paraId="2612C1DB" w14:textId="77777777" w:rsidR="00FD285C" w:rsidRDefault="00FD285C">
      <w:pPr>
        <w:sectPr w:rsidR="00FD285C">
          <w:type w:val="continuous"/>
          <w:pgSz w:w="12240" w:h="15840"/>
          <w:pgMar w:top="1020" w:right="1100" w:bottom="280" w:left="900" w:header="720" w:footer="720" w:gutter="0"/>
          <w:cols w:num="2" w:space="720" w:equalWidth="0">
            <w:col w:w="6622" w:space="1679"/>
            <w:col w:w="1939"/>
          </w:cols>
        </w:sectPr>
      </w:pPr>
    </w:p>
    <w:p w14:paraId="38A3BB10" w14:textId="77777777" w:rsidR="00FD285C" w:rsidRDefault="00D24358">
      <w:pPr>
        <w:pStyle w:val="BodyText"/>
        <w:tabs>
          <w:tab w:val="left" w:pos="8034"/>
        </w:tabs>
        <w:spacing w:before="39" w:line="302" w:lineRule="auto"/>
        <w:ind w:left="8234" w:right="146" w:hanging="8081"/>
        <w:jc w:val="right"/>
      </w:pPr>
      <w:r>
        <w:rPr>
          <w:spacing w:val="-1"/>
        </w:rPr>
        <w:t>C</w:t>
      </w:r>
      <w:r>
        <w:rPr>
          <w:spacing w:val="-2"/>
        </w:rPr>
        <w:t>h</w:t>
      </w:r>
      <w:r>
        <w:t>ri</w:t>
      </w:r>
      <w:r>
        <w:rPr>
          <w:spacing w:val="-1"/>
        </w:rPr>
        <w:t>s</w:t>
      </w:r>
      <w:r>
        <w:t>ty</w:t>
      </w:r>
      <w:r>
        <w:rPr>
          <w:spacing w:val="-5"/>
        </w:rPr>
        <w:t xml:space="preserve"> </w:t>
      </w:r>
      <w:r>
        <w:rPr>
          <w:spacing w:val="-2"/>
        </w:rPr>
        <w:t>L</w:t>
      </w:r>
      <w:r>
        <w:t>e</w:t>
      </w:r>
      <w:r>
        <w:rPr>
          <w:spacing w:val="1"/>
        </w:rPr>
        <w:t>B</w:t>
      </w:r>
      <w:r>
        <w:t>ata</w:t>
      </w:r>
      <w:r>
        <w:rPr>
          <w:spacing w:val="1"/>
        </w:rPr>
        <w:t>rd</w:t>
      </w:r>
      <w:r>
        <w:t xml:space="preserve">, </w:t>
      </w:r>
      <w:r>
        <w:rPr>
          <w:spacing w:val="1"/>
        </w:rPr>
        <w:t>P</w:t>
      </w:r>
      <w:r>
        <w:t xml:space="preserve">.E., </w:t>
      </w:r>
      <w:r>
        <w:rPr>
          <w:spacing w:val="-1"/>
        </w:rPr>
        <w:t>C</w:t>
      </w:r>
      <w:r>
        <w:t>ity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>ng</w:t>
      </w:r>
      <w:r>
        <w:t>i</w:t>
      </w:r>
      <w:r>
        <w:rPr>
          <w:spacing w:val="-2"/>
        </w:rPr>
        <w:t>n</w:t>
      </w:r>
      <w:r>
        <w:t>eer</w:t>
      </w:r>
      <w:r>
        <w:tab/>
      </w:r>
      <w:r>
        <w:rPr>
          <w:spacing w:val="1"/>
          <w:position w:val="-3"/>
        </w:rPr>
        <w:t>B</w:t>
      </w:r>
      <w:r>
        <w:rPr>
          <w:position w:val="-3"/>
        </w:rPr>
        <w:t>ilo</w:t>
      </w:r>
      <w:r>
        <w:rPr>
          <w:spacing w:val="-2"/>
          <w:position w:val="-3"/>
        </w:rPr>
        <w:t>x</w:t>
      </w:r>
      <w:r>
        <w:rPr>
          <w:position w:val="-3"/>
        </w:rPr>
        <w:t>i,</w:t>
      </w:r>
      <w:r>
        <w:rPr>
          <w:spacing w:val="-9"/>
          <w:position w:val="-3"/>
        </w:rPr>
        <w:t xml:space="preserve"> </w:t>
      </w:r>
      <w:r>
        <w:rPr>
          <w:position w:val="-3"/>
        </w:rPr>
        <w:t>Mis</w:t>
      </w:r>
      <w:r>
        <w:rPr>
          <w:spacing w:val="-1"/>
          <w:position w:val="-3"/>
        </w:rPr>
        <w:t>s</w:t>
      </w:r>
      <w:r>
        <w:rPr>
          <w:position w:val="-3"/>
        </w:rPr>
        <w:t>i</w:t>
      </w:r>
      <w:r>
        <w:rPr>
          <w:spacing w:val="-1"/>
          <w:position w:val="-3"/>
        </w:rPr>
        <w:t>ss</w:t>
      </w:r>
      <w:r>
        <w:rPr>
          <w:position w:val="-3"/>
        </w:rPr>
        <w:t>ip</w:t>
      </w:r>
      <w:r>
        <w:rPr>
          <w:spacing w:val="1"/>
          <w:position w:val="-3"/>
        </w:rPr>
        <w:t>p</w:t>
      </w:r>
      <w:r>
        <w:rPr>
          <w:position w:val="-3"/>
        </w:rPr>
        <w:t>i</w:t>
      </w:r>
      <w:r>
        <w:rPr>
          <w:spacing w:val="-11"/>
          <w:position w:val="-3"/>
        </w:rPr>
        <w:t xml:space="preserve"> </w:t>
      </w:r>
      <w:r>
        <w:rPr>
          <w:spacing w:val="1"/>
          <w:position w:val="-3"/>
        </w:rPr>
        <w:t>3953</w:t>
      </w:r>
      <w:r>
        <w:rPr>
          <w:position w:val="-3"/>
        </w:rPr>
        <w:t>3</w:t>
      </w:r>
      <w:r>
        <w:rPr>
          <w:w w:val="99"/>
          <w:position w:val="-3"/>
        </w:rPr>
        <w:t xml:space="preserve"> </w:t>
      </w:r>
      <w:r>
        <w:rPr>
          <w:spacing w:val="1"/>
        </w:rPr>
        <w:t>P</w:t>
      </w:r>
      <w:r>
        <w:rPr>
          <w:spacing w:val="-2"/>
        </w:rPr>
        <w:t>h</w:t>
      </w:r>
      <w:r>
        <w:rPr>
          <w:spacing w:val="1"/>
        </w:rPr>
        <w:t>o</w:t>
      </w:r>
      <w:r>
        <w:rPr>
          <w:spacing w:val="-2"/>
        </w:rPr>
        <w:t>n</w:t>
      </w:r>
      <w:r>
        <w:t>e:</w:t>
      </w:r>
      <w:r>
        <w:rPr>
          <w:spacing w:val="-9"/>
        </w:rPr>
        <w:t xml:space="preserve"> </w:t>
      </w:r>
      <w:r>
        <w:t>(</w:t>
      </w:r>
      <w:r>
        <w:rPr>
          <w:spacing w:val="1"/>
        </w:rPr>
        <w:t>228</w:t>
      </w:r>
      <w:r>
        <w:t>)</w:t>
      </w:r>
      <w:r>
        <w:rPr>
          <w:spacing w:val="-9"/>
        </w:rPr>
        <w:t xml:space="preserve"> </w:t>
      </w:r>
      <w:r>
        <w:rPr>
          <w:spacing w:val="1"/>
        </w:rPr>
        <w:t>435</w:t>
      </w:r>
      <w:r>
        <w:rPr>
          <w:spacing w:val="-2"/>
        </w:rPr>
        <w:t>-</w:t>
      </w:r>
      <w:r>
        <w:rPr>
          <w:spacing w:val="1"/>
        </w:rPr>
        <w:t>627</w:t>
      </w:r>
      <w:r>
        <w:t>1</w:t>
      </w:r>
    </w:p>
    <w:p w14:paraId="7C4C19BE" w14:textId="77777777" w:rsidR="00FD285C" w:rsidRDefault="00D24358">
      <w:pPr>
        <w:pStyle w:val="BodyText"/>
        <w:spacing w:before="16"/>
        <w:ind w:right="147"/>
        <w:jc w:val="right"/>
      </w:pPr>
      <w:r>
        <w:t>(</w:t>
      </w:r>
      <w:r>
        <w:rPr>
          <w:spacing w:val="1"/>
        </w:rPr>
        <w:t>228</w:t>
      </w:r>
      <w:r>
        <w:t>)</w:t>
      </w:r>
      <w:r>
        <w:rPr>
          <w:spacing w:val="-12"/>
        </w:rPr>
        <w:t xml:space="preserve"> </w:t>
      </w:r>
      <w:r>
        <w:rPr>
          <w:spacing w:val="1"/>
        </w:rPr>
        <w:t>435</w:t>
      </w:r>
      <w:r>
        <w:rPr>
          <w:spacing w:val="-2"/>
        </w:rPr>
        <w:t>-</w:t>
      </w:r>
      <w:r>
        <w:rPr>
          <w:spacing w:val="1"/>
        </w:rPr>
        <w:t>626</w:t>
      </w:r>
      <w:r>
        <w:t>9</w:t>
      </w:r>
    </w:p>
    <w:p w14:paraId="0E84926D" w14:textId="77777777" w:rsidR="00FD285C" w:rsidRDefault="00D24358">
      <w:pPr>
        <w:pStyle w:val="BodyText"/>
        <w:spacing w:before="75"/>
        <w:ind w:right="147"/>
        <w:jc w:val="right"/>
      </w:pPr>
      <w:r>
        <w:t>Fa</w:t>
      </w:r>
      <w:r>
        <w:rPr>
          <w:spacing w:val="-2"/>
        </w:rPr>
        <w:t>x</w:t>
      </w:r>
      <w:r>
        <w:t>:</w:t>
      </w:r>
      <w:r>
        <w:rPr>
          <w:spacing w:val="39"/>
        </w:rPr>
        <w:t xml:space="preserve"> </w:t>
      </w:r>
      <w:r>
        <w:t>(</w:t>
      </w:r>
      <w:r>
        <w:rPr>
          <w:spacing w:val="1"/>
        </w:rPr>
        <w:t>228</w:t>
      </w:r>
      <w:r>
        <w:t>)</w:t>
      </w:r>
      <w:r>
        <w:rPr>
          <w:spacing w:val="-5"/>
        </w:rPr>
        <w:t xml:space="preserve"> </w:t>
      </w:r>
      <w:r>
        <w:rPr>
          <w:spacing w:val="1"/>
        </w:rPr>
        <w:t>435</w:t>
      </w:r>
      <w:r>
        <w:rPr>
          <w:spacing w:val="-2"/>
        </w:rPr>
        <w:t>-</w:t>
      </w:r>
      <w:r>
        <w:rPr>
          <w:spacing w:val="1"/>
        </w:rPr>
        <w:t>617</w:t>
      </w:r>
      <w:r>
        <w:t>9</w:t>
      </w:r>
    </w:p>
    <w:p w14:paraId="0EF21194" w14:textId="77777777" w:rsidR="00FD285C" w:rsidRDefault="00FD285C">
      <w:pPr>
        <w:spacing w:before="5" w:line="150" w:lineRule="exact"/>
        <w:rPr>
          <w:sz w:val="15"/>
          <w:szCs w:val="15"/>
        </w:rPr>
      </w:pPr>
    </w:p>
    <w:p w14:paraId="77991428" w14:textId="77777777" w:rsidR="00FD285C" w:rsidRDefault="00FD285C">
      <w:pPr>
        <w:spacing w:line="200" w:lineRule="exact"/>
        <w:rPr>
          <w:sz w:val="20"/>
          <w:szCs w:val="20"/>
        </w:rPr>
      </w:pPr>
    </w:p>
    <w:p w14:paraId="46A747FA" w14:textId="77777777" w:rsidR="00FD285C" w:rsidRDefault="00FD285C">
      <w:pPr>
        <w:spacing w:line="200" w:lineRule="exact"/>
        <w:rPr>
          <w:sz w:val="20"/>
          <w:szCs w:val="20"/>
        </w:rPr>
      </w:pPr>
    </w:p>
    <w:p w14:paraId="1A812EFE" w14:textId="77777777" w:rsidR="00FD285C" w:rsidRDefault="00FD285C">
      <w:pPr>
        <w:spacing w:line="200" w:lineRule="exact"/>
        <w:rPr>
          <w:sz w:val="20"/>
          <w:szCs w:val="20"/>
        </w:rPr>
      </w:pPr>
    </w:p>
    <w:p w14:paraId="68F492B3" w14:textId="77777777" w:rsidR="00FD285C" w:rsidRDefault="00FD285C">
      <w:pPr>
        <w:spacing w:line="200" w:lineRule="exact"/>
        <w:rPr>
          <w:sz w:val="20"/>
          <w:szCs w:val="20"/>
        </w:rPr>
      </w:pPr>
    </w:p>
    <w:p w14:paraId="09ACC15C" w14:textId="457EBD09" w:rsidR="00FD285C" w:rsidRDefault="00D24358" w:rsidP="00F32BB8">
      <w:pPr>
        <w:ind w:left="90"/>
        <w:jc w:val="center"/>
        <w:rPr>
          <w:ins w:id="0" w:author="Christy LeBatard" w:date="2025-04-03T09:22:00Z"/>
          <w:rFonts w:ascii="Times New Roman" w:eastAsia="Times New Roman" w:hAnsi="Times New Roman" w:cs="Times New Roman"/>
          <w:b/>
          <w:bCs/>
          <w:i/>
          <w:sz w:val="28"/>
          <w:szCs w:val="28"/>
        </w:rPr>
        <w:pPrChange w:id="1" w:author="Christy LeBatard" w:date="2025-04-03T09:23:00Z">
          <w:pPr>
            <w:ind w:left="3103"/>
          </w:pPr>
        </w:pPrChange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Applic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a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tion for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pacing w:val="-2"/>
          <w:sz w:val="28"/>
          <w:szCs w:val="28"/>
        </w:rPr>
        <w:t>P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ay</w:t>
      </w:r>
      <w:r>
        <w:rPr>
          <w:rFonts w:ascii="Times New Roman" w:eastAsia="Times New Roman" w:hAnsi="Times New Roman" w:cs="Times New Roman"/>
          <w:b/>
          <w:bCs/>
          <w:i/>
          <w:spacing w:val="7"/>
          <w:sz w:val="28"/>
          <w:szCs w:val="28"/>
        </w:rPr>
        <w:t>m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ent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Check</w:t>
      </w:r>
      <w:r>
        <w:rPr>
          <w:rFonts w:ascii="Times New Roman" w:eastAsia="Times New Roman" w:hAnsi="Times New Roman" w:cs="Times New Roman"/>
          <w:b/>
          <w:bCs/>
          <w:i/>
          <w:spacing w:val="1"/>
          <w:sz w:val="28"/>
          <w:szCs w:val="28"/>
        </w:rPr>
        <w:t>l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ist</w:t>
      </w:r>
    </w:p>
    <w:p w14:paraId="2A26E780" w14:textId="66AD48E0" w:rsidR="00F32BB8" w:rsidRPr="00F32BB8" w:rsidRDefault="00F32BB8" w:rsidP="00F32BB8">
      <w:pPr>
        <w:ind w:left="90"/>
        <w:jc w:val="center"/>
        <w:rPr>
          <w:rFonts w:ascii="Times New Roman" w:eastAsia="Times New Roman" w:hAnsi="Times New Roman" w:cs="Times New Roman"/>
          <w:sz w:val="20"/>
          <w:szCs w:val="20"/>
          <w:rPrChange w:id="2" w:author="Christy LeBatard" w:date="2025-04-03T09:23:00Z">
            <w:rPr>
              <w:rFonts w:ascii="Times New Roman" w:eastAsia="Times New Roman" w:hAnsi="Times New Roman" w:cs="Times New Roman"/>
              <w:sz w:val="28"/>
              <w:szCs w:val="28"/>
            </w:rPr>
          </w:rPrChange>
        </w:rPr>
        <w:pPrChange w:id="3" w:author="Christy LeBatard" w:date="2025-04-03T09:23:00Z">
          <w:pPr>
            <w:ind w:left="3103"/>
          </w:pPr>
        </w:pPrChange>
      </w:pPr>
      <w:ins w:id="4" w:author="Christy LeBatard" w:date="2025-04-03T09:23:00Z">
        <w:r>
          <w:rPr>
            <w:rFonts w:ascii="Times New Roman" w:eastAsia="Times New Roman" w:hAnsi="Times New Roman" w:cs="Times New Roman"/>
            <w:sz w:val="20"/>
            <w:szCs w:val="20"/>
          </w:rPr>
          <w:t>Updated 04/03/2025</w:t>
        </w:r>
      </w:ins>
    </w:p>
    <w:p w14:paraId="4382A237" w14:textId="77777777" w:rsidR="00FD285C" w:rsidRDefault="00FD285C">
      <w:pPr>
        <w:spacing w:before="2" w:line="280" w:lineRule="exact"/>
        <w:rPr>
          <w:sz w:val="28"/>
          <w:szCs w:val="28"/>
        </w:rPr>
      </w:pPr>
    </w:p>
    <w:p w14:paraId="0595EFE0" w14:textId="77777777" w:rsidR="00FD285C" w:rsidRDefault="00FD285C">
      <w:pPr>
        <w:spacing w:line="280" w:lineRule="exact"/>
        <w:rPr>
          <w:sz w:val="28"/>
          <w:szCs w:val="28"/>
        </w:rPr>
        <w:sectPr w:rsidR="00FD285C">
          <w:type w:val="continuous"/>
          <w:pgSz w:w="12240" w:h="15840"/>
          <w:pgMar w:top="1020" w:right="1100" w:bottom="280" w:left="900" w:header="720" w:footer="720" w:gutter="0"/>
          <w:cols w:space="720"/>
        </w:sectPr>
      </w:pPr>
    </w:p>
    <w:p w14:paraId="64201A52" w14:textId="77777777" w:rsidR="00FD285C" w:rsidRDefault="00D24358">
      <w:pPr>
        <w:pStyle w:val="Heading1"/>
      </w:pPr>
      <w:r>
        <w:t>The</w:t>
      </w:r>
      <w:r>
        <w:rPr>
          <w:spacing w:val="-2"/>
        </w:rPr>
        <w:t xml:space="preserve"> </w:t>
      </w:r>
      <w:r>
        <w:t>following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>c</w:t>
      </w:r>
      <w:r>
        <w:t>uments shall be submitt</w:t>
      </w:r>
      <w:r>
        <w:rPr>
          <w:spacing w:val="-1"/>
        </w:rPr>
        <w:t>e</w:t>
      </w:r>
      <w:r>
        <w:t xml:space="preserve">d </w:t>
      </w:r>
      <w:r>
        <w:rPr>
          <w:spacing w:val="-1"/>
        </w:rPr>
        <w:t>a</w:t>
      </w:r>
      <w:r>
        <w:t>s not</w:t>
      </w:r>
      <w:r>
        <w:rPr>
          <w:spacing w:val="-1"/>
        </w:rPr>
        <w:t>e</w:t>
      </w:r>
      <w:r>
        <w:t>d.</w:t>
      </w:r>
    </w:p>
    <w:p w14:paraId="3E9EB39A" w14:textId="77777777" w:rsidR="00FD285C" w:rsidRDefault="00D24358">
      <w:pPr>
        <w:spacing w:before="69"/>
        <w:ind w:left="158"/>
        <w:rPr>
          <w:rFonts w:ascii="Times New Roman" w:eastAsia="Times New Roman" w:hAnsi="Times New Roman" w:cs="Times New Roman"/>
          <w:sz w:val="24"/>
          <w:szCs w:val="24"/>
        </w:rPr>
      </w:pPr>
      <w:r>
        <w:br w:type="column"/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nitial &amp;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te</w:t>
      </w:r>
    </w:p>
    <w:p w14:paraId="695CDF6D" w14:textId="77777777" w:rsidR="00FD285C" w:rsidRDefault="00FD285C">
      <w:pPr>
        <w:rPr>
          <w:rFonts w:ascii="Times New Roman" w:eastAsia="Times New Roman" w:hAnsi="Times New Roman" w:cs="Times New Roman"/>
          <w:sz w:val="24"/>
          <w:szCs w:val="24"/>
        </w:rPr>
        <w:sectPr w:rsidR="00FD285C">
          <w:type w:val="continuous"/>
          <w:pgSz w:w="12240" w:h="15840"/>
          <w:pgMar w:top="1020" w:right="1100" w:bottom="280" w:left="900" w:header="720" w:footer="720" w:gutter="0"/>
          <w:cols w:num="2" w:space="720" w:equalWidth="0">
            <w:col w:w="5340" w:space="3269"/>
            <w:col w:w="1631"/>
          </w:cols>
        </w:sectPr>
      </w:pPr>
    </w:p>
    <w:p w14:paraId="2AF4598D" w14:textId="77777777" w:rsidR="00FD285C" w:rsidRDefault="00FD285C">
      <w:pPr>
        <w:spacing w:before="9" w:line="20" w:lineRule="exact"/>
        <w:rPr>
          <w:sz w:val="4"/>
          <w:szCs w:val="4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856"/>
        <w:gridCol w:w="2159"/>
      </w:tblGrid>
      <w:tr w:rsidR="00FD285C" w14:paraId="004541B6" w14:textId="77777777">
        <w:trPr>
          <w:trHeight w:hRule="exact" w:val="320"/>
        </w:trPr>
        <w:tc>
          <w:tcPr>
            <w:tcW w:w="7856" w:type="dxa"/>
            <w:tcBorders>
              <w:top w:val="single" w:sz="8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7B1C40D9" w14:textId="3089E1C9" w:rsidR="00FD285C" w:rsidRDefault="00D24358" w:rsidP="00D24358">
            <w:pPr>
              <w:pStyle w:val="TableParagraph"/>
              <w:spacing w:before="12"/>
              <w:ind w:left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Applic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 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Pa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ment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ully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uted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inal</w:t>
            </w:r>
            <w:del w:id="5" w:author="Christy LeBatard" w:date="2025-04-03T09:20:00Z">
              <w:r w:rsidDel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s</w:delText>
              </w:r>
            </w:del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59" w:type="dxa"/>
            <w:tcBorders>
              <w:top w:val="single" w:sz="8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05F0C1BE" w14:textId="77777777" w:rsidR="00FD285C" w:rsidRDefault="00FD285C"/>
        </w:tc>
      </w:tr>
      <w:tr w:rsidR="00FD285C" w14:paraId="36732479" w14:textId="77777777">
        <w:trPr>
          <w:trHeight w:hRule="exact" w:val="305"/>
        </w:trPr>
        <w:tc>
          <w:tcPr>
            <w:tcW w:w="78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7BF6929E" w14:textId="77777777" w:rsidR="00FD285C" w:rsidRDefault="00D24358" w:rsidP="00D24358">
            <w:pPr>
              <w:pStyle w:val="TableParagraph"/>
              <w:spacing w:before="5"/>
              <w:ind w:left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Continu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tion Sh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(1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ully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uted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inals)</w:t>
            </w:r>
          </w:p>
        </w:tc>
        <w:tc>
          <w:tcPr>
            <w:tcW w:w="2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3D63BDBF" w14:textId="77777777" w:rsidR="00FD285C" w:rsidRDefault="00FD285C"/>
        </w:tc>
      </w:tr>
      <w:tr w:rsidR="00FD285C" w14:paraId="29E99CE4" w14:textId="77777777">
        <w:trPr>
          <w:trHeight w:hRule="exact" w:val="305"/>
        </w:trPr>
        <w:tc>
          <w:tcPr>
            <w:tcW w:w="78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7A4B18DC" w14:textId="77777777" w:rsidR="00FD285C" w:rsidRDefault="00D24358">
            <w:pPr>
              <w:pStyle w:val="TableParagraph"/>
              <w:spacing w:before="6"/>
              <w:ind w:left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Contr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tors A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fid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vit of Pa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ment of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bts and Cl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ims (1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inal)</w:t>
            </w:r>
          </w:p>
        </w:tc>
        <w:tc>
          <w:tcPr>
            <w:tcW w:w="2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2E05A722" w14:textId="77777777" w:rsidR="00FD285C" w:rsidRDefault="00FD285C"/>
        </w:tc>
      </w:tr>
      <w:tr w:rsidR="00FD285C" w14:paraId="78BD54BF" w14:textId="77777777">
        <w:trPr>
          <w:trHeight w:hRule="exact" w:val="305"/>
        </w:trPr>
        <w:tc>
          <w:tcPr>
            <w:tcW w:w="78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0234B2FE" w14:textId="7D125B38" w:rsidR="00FD285C" w:rsidRDefault="00D24358">
            <w:pPr>
              <w:pStyle w:val="TableParagraph"/>
              <w:spacing w:before="5"/>
              <w:ind w:left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del w:id="6" w:author="Christy LeBatard" w:date="2025-04-03T09:19:00Z">
              <w:r w:rsidDel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Contr</w:delText>
              </w:r>
              <w:r w:rsidDel="00F9139F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delText>a</w:delText>
              </w:r>
              <w:r w:rsidDel="00F9139F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</w:rPr>
                <w:delText>c</w:delText>
              </w:r>
              <w:r w:rsidDel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tors A</w:delText>
              </w:r>
              <w:r w:rsidDel="00F9139F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delText>f</w:delText>
              </w:r>
              <w:r w:rsidDel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fid</w:delText>
              </w:r>
              <w:r w:rsidDel="00F9139F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delText>a</w:delText>
              </w:r>
              <w:r w:rsidDel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vit of R</w:delText>
              </w:r>
              <w:r w:rsidDel="00F9139F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</w:rPr>
                <w:delText>e</w:delText>
              </w:r>
              <w:r w:rsidDel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le</w:delText>
              </w:r>
              <w:r w:rsidDel="00F9139F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delText>a</w:delText>
              </w:r>
              <w:r w:rsidDel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se</w:delText>
              </w:r>
              <w:r w:rsidDel="00F9139F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</w:rPr>
                <w:delText xml:space="preserve"> </w:delText>
              </w:r>
              <w:r w:rsidDel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 xml:space="preserve">of </w:delText>
              </w:r>
              <w:r w:rsidDel="00F9139F">
                <w:rPr>
                  <w:rFonts w:ascii="Times New Roman" w:eastAsia="Times New Roman" w:hAnsi="Times New Roman" w:cs="Times New Roman"/>
                  <w:spacing w:val="-6"/>
                  <w:sz w:val="24"/>
                  <w:szCs w:val="24"/>
                </w:rPr>
                <w:delText>L</w:delText>
              </w:r>
              <w:r w:rsidDel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 xml:space="preserve">iens </w:delText>
              </w:r>
              <w:r w:rsidDel="00F9139F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</w:rPr>
                <w:delText>(</w:delText>
              </w:r>
              <w:r w:rsidDel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1 O</w:delText>
              </w:r>
              <w:r w:rsidDel="00F9139F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delText>r</w:delText>
              </w:r>
              <w:r w:rsidDel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i</w:delText>
              </w:r>
              <w:r w:rsidDel="00F9139F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delText>g</w:delText>
              </w:r>
              <w:r w:rsidDel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inal)</w:delText>
              </w:r>
            </w:del>
          </w:p>
        </w:tc>
        <w:tc>
          <w:tcPr>
            <w:tcW w:w="2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3AC37DC9" w14:textId="77777777" w:rsidR="00FD285C" w:rsidRDefault="00FD285C"/>
        </w:tc>
      </w:tr>
      <w:tr w:rsidR="00FD285C" w14:paraId="1BF3ED97" w14:textId="77777777">
        <w:trPr>
          <w:trHeight w:hRule="exact" w:val="305"/>
        </w:trPr>
        <w:tc>
          <w:tcPr>
            <w:tcW w:w="78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1269143B" w14:textId="6C5FD600" w:rsidR="00FD285C" w:rsidRDefault="00D24358">
            <w:pPr>
              <w:pStyle w:val="TableParagraph"/>
              <w:spacing w:before="5"/>
              <w:ind w:left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del w:id="7" w:author="Christy LeBatard" w:date="2025-04-03T09:19:00Z">
              <w:r w:rsidDel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Contr</w:delText>
              </w:r>
              <w:r w:rsidDel="00F9139F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delText>a</w:delText>
              </w:r>
              <w:r w:rsidDel="00F9139F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</w:rPr>
                <w:delText>c</w:delText>
              </w:r>
              <w:r w:rsidDel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tors P</w:delText>
              </w:r>
              <w:r w:rsidDel="00F9139F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</w:rPr>
                <w:delText>a</w:delText>
              </w:r>
              <w:r w:rsidDel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rti</w:delText>
              </w:r>
              <w:r w:rsidDel="00F9139F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</w:rPr>
                <w:delText>a</w:delText>
              </w:r>
              <w:r w:rsidDel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l R</w:delText>
              </w:r>
              <w:r w:rsidDel="00F9139F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</w:rPr>
                <w:delText>e</w:delText>
              </w:r>
              <w:r w:rsidDel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le</w:delText>
              </w:r>
              <w:r w:rsidDel="00F9139F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delText>a</w:delText>
              </w:r>
              <w:r w:rsidDel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se</w:delText>
              </w:r>
              <w:r w:rsidDel="00F9139F">
                <w:rPr>
                  <w:rFonts w:ascii="Times New Roman" w:eastAsia="Times New Roman" w:hAnsi="Times New Roman" w:cs="Times New Roman"/>
                  <w:spacing w:val="-1"/>
                  <w:sz w:val="24"/>
                  <w:szCs w:val="24"/>
                </w:rPr>
                <w:delText xml:space="preserve"> </w:delText>
              </w:r>
              <w:r w:rsidDel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 xml:space="preserve">of </w:delText>
              </w:r>
              <w:r w:rsidDel="00F9139F">
                <w:rPr>
                  <w:rFonts w:ascii="Times New Roman" w:eastAsia="Times New Roman" w:hAnsi="Times New Roman" w:cs="Times New Roman"/>
                  <w:spacing w:val="-6"/>
                  <w:sz w:val="24"/>
                  <w:szCs w:val="24"/>
                </w:rPr>
                <w:delText>L</w:delText>
              </w:r>
              <w:r w:rsidDel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 xml:space="preserve">ien </w:delText>
              </w:r>
              <w:r w:rsidDel="00F9139F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delText>(</w:delText>
              </w:r>
              <w:r w:rsidDel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1 O</w:delText>
              </w:r>
              <w:r w:rsidDel="00F9139F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delText>r</w:delText>
              </w:r>
              <w:r w:rsidDel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i</w:delText>
              </w:r>
              <w:r w:rsidDel="00F9139F">
                <w:rPr>
                  <w:rFonts w:ascii="Times New Roman" w:eastAsia="Times New Roman" w:hAnsi="Times New Roman" w:cs="Times New Roman"/>
                  <w:spacing w:val="-2"/>
                  <w:sz w:val="24"/>
                  <w:szCs w:val="24"/>
                </w:rPr>
                <w:delText>g</w:delText>
              </w:r>
              <w:r w:rsidDel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delText>inal)</w:delText>
              </w:r>
            </w:del>
          </w:p>
        </w:tc>
        <w:tc>
          <w:tcPr>
            <w:tcW w:w="2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6439E430" w14:textId="77777777" w:rsidR="00FD285C" w:rsidRDefault="00FD285C"/>
        </w:tc>
      </w:tr>
      <w:tr w:rsidR="00FD285C" w14:paraId="39D4E6B7" w14:textId="77777777">
        <w:trPr>
          <w:trHeight w:hRule="exact" w:val="305"/>
        </w:trPr>
        <w:tc>
          <w:tcPr>
            <w:tcW w:w="78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77EE7FC3" w14:textId="77777777" w:rsidR="00FD285C" w:rsidRDefault="00D24358">
            <w:pPr>
              <w:pStyle w:val="TableParagraph"/>
              <w:spacing w:before="5"/>
              <w:ind w:left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Copy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of Cu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nsur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rtifi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Cop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13A847BD" w14:textId="77777777" w:rsidR="00FD285C" w:rsidRDefault="00FD285C"/>
        </w:tc>
      </w:tr>
      <w:tr w:rsidR="00FD285C" w14:paraId="746BE3AD" w14:textId="77777777">
        <w:trPr>
          <w:trHeight w:hRule="exact" w:val="305"/>
        </w:trPr>
        <w:tc>
          <w:tcPr>
            <w:tcW w:w="78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37A3D824" w14:textId="34A7AA78" w:rsidR="00FD285C" w:rsidRDefault="00D24358">
            <w:pPr>
              <w:pStyle w:val="TableParagraph"/>
              <w:spacing w:before="5"/>
              <w:ind w:left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ting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wh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or 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 </w:t>
            </w:r>
            <w:r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ou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qu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sting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time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</w:rPr>
              <w:t>x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tension (1</w:t>
            </w:r>
            <w:ins w:id="8" w:author="Christy LeBatard" w:date="2025-04-03T09:21:00Z">
              <w:r w:rsidR="00F9139F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 xml:space="preserve"> </w:t>
              </w:r>
            </w:ins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ri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inal)</w:t>
            </w:r>
          </w:p>
        </w:tc>
        <w:tc>
          <w:tcPr>
            <w:tcW w:w="2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23A7B8DE" w14:textId="77777777" w:rsidR="00FD285C" w:rsidRDefault="00FD285C"/>
        </w:tc>
      </w:tr>
      <w:tr w:rsidR="00FD285C" w14:paraId="3E11F105" w14:textId="77777777">
        <w:trPr>
          <w:trHeight w:hRule="exact" w:val="305"/>
        </w:trPr>
        <w:tc>
          <w:tcPr>
            <w:tcW w:w="7856" w:type="dxa"/>
            <w:tcBorders>
              <w:top w:val="single" w:sz="2" w:space="0" w:color="000000"/>
              <w:left w:val="single" w:sz="8" w:space="0" w:color="000000"/>
              <w:bottom w:val="single" w:sz="2" w:space="0" w:color="000000"/>
              <w:right w:val="single" w:sz="2" w:space="0" w:color="000000"/>
            </w:tcBorders>
          </w:tcPr>
          <w:p w14:paraId="6A0A6B8A" w14:textId="77777777" w:rsidR="00FD285C" w:rsidRDefault="00D24358">
            <w:pPr>
              <w:pStyle w:val="TableParagraph"/>
              <w:spacing w:before="5"/>
              <w:ind w:left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Stormw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ter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osion &amp;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nt Control </w:t>
            </w:r>
            <w:r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nsp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tion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orm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Cop</w:t>
            </w:r>
            <w:r>
              <w:rPr>
                <w:rFonts w:ascii="Times New Roman" w:eastAsia="Times New Roman" w:hAnsi="Times New Roman" w:cs="Times New Roman"/>
                <w:spacing w:val="-8"/>
                <w:sz w:val="24"/>
                <w:szCs w:val="24"/>
              </w:rPr>
              <w:t>y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1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14:paraId="2CCC8B8A" w14:textId="77777777" w:rsidR="00FD285C" w:rsidRDefault="00FD285C"/>
        </w:tc>
      </w:tr>
      <w:tr w:rsidR="00FD285C" w14:paraId="46DD1B0E" w14:textId="77777777">
        <w:trPr>
          <w:trHeight w:hRule="exact" w:val="318"/>
        </w:trPr>
        <w:tc>
          <w:tcPr>
            <w:tcW w:w="7856" w:type="dxa"/>
            <w:tcBorders>
              <w:top w:val="single" w:sz="2" w:space="0" w:color="000000"/>
              <w:left w:val="single" w:sz="8" w:space="0" w:color="000000"/>
              <w:bottom w:val="single" w:sz="8" w:space="0" w:color="000000"/>
              <w:right w:val="single" w:sz="2" w:space="0" w:color="000000"/>
            </w:tcBorders>
          </w:tcPr>
          <w:p w14:paraId="51581605" w14:textId="77777777" w:rsidR="00FD285C" w:rsidRDefault="00D24358">
            <w:pPr>
              <w:pStyle w:val="TableParagraph"/>
              <w:ind w:left="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dline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dr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win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of 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f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ield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c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g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 or 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 st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ting</w:t>
            </w:r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none</w:t>
            </w:r>
          </w:p>
        </w:tc>
        <w:tc>
          <w:tcPr>
            <w:tcW w:w="2159" w:type="dxa"/>
            <w:tcBorders>
              <w:top w:val="single" w:sz="2" w:space="0" w:color="000000"/>
              <w:left w:val="single" w:sz="2" w:space="0" w:color="000000"/>
              <w:bottom w:val="single" w:sz="8" w:space="0" w:color="000000"/>
              <w:right w:val="single" w:sz="8" w:space="0" w:color="000000"/>
            </w:tcBorders>
          </w:tcPr>
          <w:p w14:paraId="3B51A96A" w14:textId="77777777" w:rsidR="00FD285C" w:rsidRDefault="00FD285C"/>
        </w:tc>
      </w:tr>
    </w:tbl>
    <w:p w14:paraId="2B63AFDE" w14:textId="1983D3B0" w:rsidR="00A23E8A" w:rsidRPr="00F32BB8" w:rsidRDefault="00A23E8A">
      <w:pPr>
        <w:rPr>
          <w:rFonts w:ascii="Times New Roman" w:hAnsi="Times New Roman" w:cs="Times New Roman"/>
          <w:sz w:val="24"/>
          <w:szCs w:val="24"/>
          <w:rPrChange w:id="9" w:author="Christy LeBatard" w:date="2025-04-03T09:23:00Z">
            <w:rPr/>
          </w:rPrChange>
        </w:rPr>
      </w:pPr>
    </w:p>
    <w:p w14:paraId="715CB743" w14:textId="545C2D81" w:rsidR="00F9139F" w:rsidRPr="00F32BB8" w:rsidRDefault="00F9139F">
      <w:pPr>
        <w:rPr>
          <w:rFonts w:ascii="Times New Roman" w:hAnsi="Times New Roman" w:cs="Times New Roman"/>
          <w:sz w:val="24"/>
          <w:szCs w:val="24"/>
          <w:rPrChange w:id="10" w:author="Christy LeBatard" w:date="2025-04-03T09:23:00Z">
            <w:rPr/>
          </w:rPrChange>
        </w:rPr>
      </w:pPr>
      <w:ins w:id="11" w:author="Christy LeBatard" w:date="2025-04-03T09:22:00Z">
        <w:r w:rsidRPr="00F32BB8">
          <w:rPr>
            <w:rFonts w:ascii="Times New Roman" w:hAnsi="Times New Roman" w:cs="Times New Roman"/>
            <w:sz w:val="24"/>
            <w:szCs w:val="24"/>
            <w:rPrChange w:id="12" w:author="Christy LeBatard" w:date="2025-04-03T09:23:00Z">
              <w:rPr/>
            </w:rPrChange>
          </w:rPr>
          <w:t>Digital copies of all document are acceptable, original hard copies are not required.</w:t>
        </w:r>
      </w:ins>
    </w:p>
    <w:sectPr w:rsidR="00F9139F" w:rsidRPr="00F32BB8">
      <w:type w:val="continuous"/>
      <w:pgSz w:w="12240" w:h="15840"/>
      <w:pgMar w:top="1020" w:right="11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risty LeBatard">
    <w15:presenceInfo w15:providerId="AD" w15:userId="S::clebatard@biloxi.ms.us::9530727b-a639-4cab-a5af-2fa4629b63d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trackRevisions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285C"/>
    <w:rsid w:val="00A23E8A"/>
    <w:rsid w:val="00D24358"/>
    <w:rsid w:val="00F32BB8"/>
    <w:rsid w:val="00F9139F"/>
    <w:rsid w:val="00FD2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7620AC5C"/>
  <w15:docId w15:val="{0747B3E9-34FC-4757-A95D-A4A776F54F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spacing w:before="69"/>
      <w:ind w:left="158"/>
      <w:outlineLvl w:val="0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Times New Roman" w:eastAsia="Times New Roman" w:hAnsi="Times New Roman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139</Words>
  <Characters>795</Characters>
  <Application>Microsoft Office Word</Application>
  <DocSecurity>0</DocSecurity>
  <Lines>6</Lines>
  <Paragraphs>1</Paragraphs>
  <ScaleCrop>false</ScaleCrop>
  <Company>City of Biloxi - Information Systems</Company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Christy LeBatard</dc:creator>
  <cp:lastModifiedBy>Christy LeBatard</cp:lastModifiedBy>
  <cp:revision>4</cp:revision>
  <dcterms:created xsi:type="dcterms:W3CDTF">2018-09-26T17:06:00Z</dcterms:created>
  <dcterms:modified xsi:type="dcterms:W3CDTF">2025-04-03T14:23:00Z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2018-09-26T00:00:00Z</vt:filetime>
  </property>
  <property fmtid="{D5CDD505-2E9C-101B-9397-08002B2CF9AE}" pid="3" name="LastSaved">
    <vt:filetime>2018-09-26T00:00:00Z</vt:filetime>
  </property>
</Properties>
</file>